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word/stylesWithEffects.xml" ContentType="application/vnd.ms-word.stylesWithEffect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wdp" ContentType="image/vnd.ms-photo"/>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BA6F09" w:rsidRPr="00BF02A0" w:rsidRDefault="00BA6F09" w:rsidP="00BA6F09">
      <w:pPr>
        <w:rPr>
          <w:ins w:id="0" w:author="Seattle University" w:date="2011-02-01T12:20:00Z"/>
          <w:rFonts w:ascii="Times" w:hAnsi="Times" w:cs="Times"/>
          <w:sz w:val="28"/>
          <w:szCs w:val="28"/>
        </w:rPr>
      </w:pPr>
      <w:r>
        <w:rPr>
          <w:noProof/>
        </w:rPr>
        <w:drawing>
          <wp:anchor distT="0" distB="0" distL="114300" distR="114300" simplePos="0" relativeHeight="251659264" behindDoc="0" locked="0" layoutInCell="1" allowOverlap="1">
            <wp:simplePos x="0" y="0"/>
            <wp:positionH relativeFrom="column">
              <wp:posOffset>-457200</wp:posOffset>
            </wp:positionH>
            <wp:positionV relativeFrom="paragraph">
              <wp:posOffset>-228600</wp:posOffset>
            </wp:positionV>
            <wp:extent cx="991870" cy="1600200"/>
            <wp:effectExtent l="25400" t="0" r="0" b="0"/>
            <wp:wrapTight wrapText="bothSides">
              <wp:wrapPolygon edited="0">
                <wp:start x="-553" y="0"/>
                <wp:lineTo x="-553" y="21257"/>
                <wp:lineTo x="21572" y="21257"/>
                <wp:lineTo x="21572" y="0"/>
                <wp:lineTo x="-553" y="0"/>
              </wp:wrapPolygon>
            </wp:wrapTight>
            <wp:docPr id="39" name="Picture 40" descr="watchin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watchingb[1]"/>
                    <pic:cNvPicPr>
                      <a:picLocks noChangeAspect="1" noChangeArrowheads="1"/>
                    </pic:cNvPicPr>
                  </pic:nvPicPr>
                  <pic:blipFill>
                    <a:blip r:embed="rId4"/>
                    <a:srcRect/>
                    <a:stretch>
                      <a:fillRect/>
                    </a:stretch>
                  </pic:blipFill>
                  <pic:spPr bwMode="auto">
                    <a:xfrm>
                      <a:off x="0" y="0"/>
                      <a:ext cx="991870" cy="1600200"/>
                    </a:xfrm>
                    <a:prstGeom prst="rect">
                      <a:avLst/>
                    </a:prstGeom>
                    <a:noFill/>
                  </pic:spPr>
                </pic:pic>
              </a:graphicData>
            </a:graphic>
          </wp:anchor>
        </w:drawing>
      </w:r>
      <w:r w:rsidRPr="00F91052">
        <w:rPr>
          <w:rFonts w:ascii="Times" w:hAnsi="Times" w:cs="Times"/>
          <w:sz w:val="28"/>
          <w:szCs w:val="28"/>
        </w:rPr>
        <w:t xml:space="preserve">Northwest </w:t>
      </w:r>
      <w:ins w:id="1" w:author="Seattle University" w:date="2011-02-01T11:54:00Z">
        <w:r w:rsidRPr="00F91052">
          <w:rPr>
            <w:rFonts w:ascii="Times" w:hAnsi="Times" w:cs="Times"/>
            <w:sz w:val="28"/>
            <w:szCs w:val="28"/>
          </w:rPr>
          <w:t xml:space="preserve">Math </w:t>
        </w:r>
        <w:r w:rsidRPr="00BF02A0">
          <w:rPr>
            <w:rFonts w:ascii="Times" w:hAnsi="Times" w:cs="Times"/>
            <w:sz w:val="28"/>
            <w:szCs w:val="28"/>
          </w:rPr>
          <w:t xml:space="preserve">Sightings </w:t>
        </w:r>
      </w:ins>
      <w:r w:rsidRPr="00BF02A0">
        <w:rPr>
          <w:rFonts w:ascii="Times" w:hAnsi="Times" w:cs="Times"/>
          <w:sz w:val="28"/>
          <w:szCs w:val="28"/>
        </w:rPr>
        <w:t xml:space="preserve">– </w:t>
      </w:r>
      <w:r w:rsidR="00BF02A0" w:rsidRPr="00BF02A0">
        <w:rPr>
          <w:rFonts w:ascii="Times" w:hAnsi="Times" w:cs="Times"/>
          <w:sz w:val="28"/>
          <w:szCs w:val="28"/>
        </w:rPr>
        <w:t>Seeing the Light</w:t>
      </w:r>
      <w:ins w:id="2" w:author="Seattle University" w:date="2011-02-01T12:20:00Z">
        <w:r w:rsidRPr="00BF02A0">
          <w:rPr>
            <w:rFonts w:ascii="Times" w:hAnsi="Times" w:cs="Times"/>
            <w:sz w:val="28"/>
            <w:szCs w:val="28"/>
          </w:rPr>
          <w:t xml:space="preserve"> </w:t>
        </w:r>
      </w:ins>
      <w:r w:rsidR="00BF02A0" w:rsidRPr="00BF02A0">
        <w:rPr>
          <w:rFonts w:ascii="Times" w:hAnsi="Times" w:cs="Times"/>
          <w:sz w:val="28"/>
          <w:szCs w:val="28"/>
        </w:rPr>
        <w:t xml:space="preserve">– and </w:t>
      </w:r>
      <w:r w:rsidR="00BF02A0">
        <w:rPr>
          <w:rFonts w:ascii="Times" w:hAnsi="Times" w:cs="Times"/>
          <w:sz w:val="28"/>
          <w:szCs w:val="28"/>
        </w:rPr>
        <w:t>Counting I</w:t>
      </w:r>
      <w:r w:rsidR="00BF02A0" w:rsidRPr="00BF02A0">
        <w:rPr>
          <w:rFonts w:ascii="Times" w:hAnsi="Times" w:cs="Times"/>
          <w:sz w:val="28"/>
          <w:szCs w:val="28"/>
        </w:rPr>
        <w:t>t!</w:t>
      </w:r>
    </w:p>
    <w:p w:rsidR="00BA6F09" w:rsidRPr="00F91052" w:rsidRDefault="00BA6F09" w:rsidP="00BA6F09">
      <w:pPr>
        <w:rPr>
          <w:ins w:id="3" w:author="Seattle University" w:date="2011-02-01T12:20:00Z"/>
          <w:rFonts w:ascii="Times" w:hAnsi="Times" w:cs="Times"/>
        </w:rPr>
      </w:pPr>
    </w:p>
    <w:p w:rsidR="00BA6F09" w:rsidRPr="00F91052" w:rsidRDefault="00BA6F09" w:rsidP="00BA6F09">
      <w:pPr>
        <w:rPr>
          <w:rFonts w:ascii="Times" w:hAnsi="Times" w:cs="Times"/>
        </w:rPr>
      </w:pPr>
      <w:ins w:id="4" w:author="Seattle University" w:date="2011-02-01T12:20:00Z">
        <w:r w:rsidRPr="00F91052">
          <w:rPr>
            <w:rFonts w:ascii="Times" w:hAnsi="Times" w:cs="Times"/>
          </w:rPr>
          <w:t>Students in our math classes legitimately ask us sometimes, “When will I ever need to know this stuff?”  It’s a question that has many answers depending on who has asked the question and why.  Over the years good teachers develop a skill at fishing out the response that will work for this or that student at this or that moment.  Sometimes it concerns an application in “real life,” sometimes it has to do with requirements for the next course down the curricular line, or for tests the student must pass</w:t>
        </w:r>
      </w:ins>
      <w:r w:rsidRPr="00F91052">
        <w:rPr>
          <w:rFonts w:ascii="Times" w:hAnsi="Times" w:cs="Times"/>
        </w:rPr>
        <w:t xml:space="preserve"> and so forth</w:t>
      </w:r>
      <w:ins w:id="5" w:author="Seattle University" w:date="2011-02-01T12:20:00Z">
        <w:r w:rsidRPr="00F91052">
          <w:rPr>
            <w:rFonts w:ascii="Times" w:hAnsi="Times" w:cs="Times"/>
          </w:rPr>
          <w:t>.  My favorite answer, though, is this: “When you understand this math your life will be more interesting.  Let me explain</w:t>
        </w:r>
      </w:ins>
      <w:ins w:id="6" w:author="Seattle University" w:date="2011-02-01T12:21:00Z">
        <w:r w:rsidRPr="00F91052">
          <w:rPr>
            <w:rFonts w:ascii="Times" w:hAnsi="Times" w:cs="Times"/>
          </w:rPr>
          <w:t>…</w:t>
        </w:r>
      </w:ins>
      <w:ins w:id="7" w:author="Seattle University" w:date="2011-02-01T12:20:00Z">
        <w:r w:rsidRPr="00F91052">
          <w:rPr>
            <w:rFonts w:ascii="Times" w:hAnsi="Times" w:cs="Times"/>
          </w:rPr>
          <w:t xml:space="preserve">” </w:t>
        </w:r>
      </w:ins>
      <w:r w:rsidRPr="00F91052">
        <w:rPr>
          <w:rFonts w:ascii="Times" w:hAnsi="Times" w:cs="Times"/>
        </w:rPr>
        <w:t xml:space="preserve"> </w:t>
      </w:r>
    </w:p>
    <w:p w:rsidR="00BC5330" w:rsidRDefault="00BC5330" w:rsidP="00BA6F09"/>
    <w:p w:rsidR="00151081" w:rsidRDefault="00DE5B48" w:rsidP="00BA6F09">
      <w:r>
        <w:rPr>
          <w:noProof/>
        </w:rPr>
        <w:pict>
          <v:shapetype id="_x0000_t202" coordsize="21600,21600" o:spt="202" path="m0,0l0,21600,21600,21600,21600,0xe">
            <v:stroke joinstyle="miter"/>
            <v:path gradientshapeok="t" o:connecttype="rect"/>
          </v:shapetype>
          <v:shape id="_x0000_s1031" type="#_x0000_t202" style="position:absolute;margin-left:189pt;margin-top:320pt;width:252pt;height:31.5pt;z-index:251667456;mso-wrap-edited:f" wrapcoords="0 0 21600 0 21600 21600 0 21600 0 0" filled="f" stroked="f">
            <v:fill o:detectmouseclick="t"/>
            <v:textbox style="mso-fit-shape-to-text:t" inset="0,0,0,0">
              <w:txbxContent>
                <w:p w:rsidR="00E6271F" w:rsidRPr="00DE5B48" w:rsidRDefault="00E6271F" w:rsidP="00DE5B48">
                  <w:pPr>
                    <w:pStyle w:val="Caption"/>
                    <w:rPr>
                      <w:sz w:val="20"/>
                    </w:rPr>
                  </w:pPr>
                  <w:r>
                    <w:rPr>
                      <w:sz w:val="20"/>
                    </w:rPr>
                    <w:t xml:space="preserve">                   S                  W</w:t>
                  </w:r>
                  <w:r w:rsidRPr="00DE5B48">
                    <w:rPr>
                      <w:sz w:val="20"/>
                    </w:rPr>
                    <w:t xml:space="preserve"> </w:t>
                  </w:r>
                  <w:r>
                    <w:rPr>
                      <w:sz w:val="20"/>
                    </w:rPr>
                    <w:t xml:space="preserve">            </w:t>
                  </w:r>
                  <w:r w:rsidRPr="00DE5B48">
                    <w:rPr>
                      <w:sz w:val="20"/>
                    </w:rPr>
                    <w:t xml:space="preserve">     N</w:t>
                  </w:r>
                  <w:r>
                    <w:rPr>
                      <w:sz w:val="20"/>
                    </w:rPr>
                    <w:t xml:space="preserve">    </w:t>
                  </w:r>
                  <w:r w:rsidRPr="00DE5B48">
                    <w:rPr>
                      <w:sz w:val="20"/>
                    </w:rPr>
                    <w:t xml:space="preserve">    </w:t>
                  </w:r>
                  <w:r>
                    <w:rPr>
                      <w:sz w:val="20"/>
                    </w:rPr>
                    <w:t xml:space="preserve">  </w:t>
                  </w:r>
                  <w:r w:rsidRPr="00DE5B48">
                    <w:rPr>
                      <w:sz w:val="20"/>
                    </w:rPr>
                    <w:t xml:space="preserve">  </w:t>
                  </w:r>
                  <w:r>
                    <w:rPr>
                      <w:sz w:val="20"/>
                    </w:rPr>
                    <w:t xml:space="preserve">  </w:t>
                  </w:r>
                  <w:r w:rsidRPr="00DE5B48">
                    <w:rPr>
                      <w:sz w:val="20"/>
                    </w:rPr>
                    <w:t xml:space="preserve">      </w:t>
                  </w:r>
                  <w:r>
                    <w:rPr>
                      <w:sz w:val="20"/>
                    </w:rPr>
                    <w:t xml:space="preserve">E    </w:t>
                  </w:r>
                  <w:r w:rsidRPr="00DE5B48">
                    <w:rPr>
                      <w:sz w:val="20"/>
                    </w:rPr>
                    <w:t xml:space="preserve">    </w:t>
                  </w:r>
                  <w:r>
                    <w:rPr>
                      <w:sz w:val="20"/>
                    </w:rPr>
                    <w:t xml:space="preserve">      </w:t>
                  </w:r>
                  <w:r w:rsidRPr="00DE5B48">
                    <w:rPr>
                      <w:sz w:val="20"/>
                    </w:rPr>
                    <w:t xml:space="preserve">       S </w:t>
                  </w:r>
                  <w:r>
                    <w:rPr>
                      <w:sz w:val="20"/>
                    </w:rPr>
                    <w:br/>
                  </w:r>
                  <w:r w:rsidRPr="00DE5B48">
                    <w:rPr>
                      <w:sz w:val="20"/>
                    </w:rPr>
                    <w:t xml:space="preserve">Figure </w:t>
                  </w:r>
                  <w:r>
                    <w:rPr>
                      <w:sz w:val="20"/>
                    </w:rPr>
                    <w:t>1</w:t>
                  </w:r>
                  <w:r w:rsidRPr="00DE5B48">
                    <w:rPr>
                      <w:sz w:val="20"/>
                    </w:rPr>
                    <w:t xml:space="preserve"> </w:t>
                  </w:r>
                  <w:r>
                    <w:rPr>
                      <w:sz w:val="20"/>
                    </w:rPr>
                    <w:t xml:space="preserve">- </w:t>
                  </w:r>
                  <w:r w:rsidRPr="00DE5B48">
                    <w:rPr>
                      <w:sz w:val="20"/>
                    </w:rPr>
                    <w:t>Twenty second swing around my office.</w:t>
                  </w:r>
                </w:p>
                <w:p w:rsidR="00E6271F" w:rsidRDefault="00E6271F" w:rsidP="00DE5B48">
                  <w:pPr>
                    <w:pStyle w:val="Caption"/>
                  </w:pPr>
                  <w:r>
                    <w:t xml:space="preserve">Figure </w:t>
                  </w:r>
                  <w:fldSimple w:instr=" SEQ Figure \* ARABIC ">
                    <w:r>
                      <w:rPr>
                        <w:noProof/>
                      </w:rPr>
                      <w:t>1</w:t>
                    </w:r>
                  </w:fldSimple>
                </w:p>
              </w:txbxContent>
            </v:textbox>
            <w10:wrap type="tight"/>
          </v:shape>
        </w:pict>
      </w:r>
      <w:r w:rsidR="006E09F2">
        <w:rPr>
          <w:noProof/>
        </w:rPr>
        <w:drawing>
          <wp:anchor distT="0" distB="0" distL="114300" distR="114300" simplePos="0" relativeHeight="251660288" behindDoc="0" locked="0" layoutInCell="1" allowOverlap="1">
            <wp:simplePos x="0" y="0"/>
            <wp:positionH relativeFrom="column">
              <wp:posOffset>2400300</wp:posOffset>
            </wp:positionH>
            <wp:positionV relativeFrom="paragraph">
              <wp:posOffset>1836420</wp:posOffset>
            </wp:positionV>
            <wp:extent cx="3200400" cy="2170430"/>
            <wp:effectExtent l="25400" t="0" r="0" b="0"/>
            <wp:wrapTight wrapText="bothSides">
              <wp:wrapPolygon edited="0">
                <wp:start x="-171" y="0"/>
                <wp:lineTo x="-171" y="21486"/>
                <wp:lineTo x="21600" y="21486"/>
                <wp:lineTo x="21600" y="0"/>
                <wp:lineTo x="-171" y="0"/>
              </wp:wrapPolygon>
            </wp:wrapTight>
            <wp:docPr id="2" name="Picture 2" descr="Macintosh HD:Users:mroddy:Desktop:Screen shot 2012-03-21 at 12.10.2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mroddy:Desktop:Screen shot 2012-03-21 at 12.10.21 PM.png"/>
                    <pic:cNvPicPr>
                      <a:picLocks noChangeAspect="1" noChangeArrowheads="1"/>
                    </pic:cNvPicPr>
                  </pic:nvPicPr>
                  <pic:blipFill>
                    <a:blip r:embed="rId5">
                      <a:lum bright="-40000" contrast="50000"/>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200400" cy="2170430"/>
                    </a:xfrm>
                    <a:prstGeom prst="rect">
                      <a:avLst/>
                    </a:prstGeom>
                    <a:noFill/>
                    <a:ln>
                      <a:noFill/>
                    </a:ln>
                    <a:extLst>
                      <a:ext uri="{FAA26D3D-D897-4be2-8F04-BA451C77F1D7}">
                        <ma14:placeholderFlag xmlns:ma14="http://schemas.microsoft.com/office/mac/drawingml/2011/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a:ext>
                    </a:extLst>
                  </pic:spPr>
                </pic:pic>
              </a:graphicData>
            </a:graphic>
          </wp:anchor>
        </w:drawing>
      </w:r>
      <w:r w:rsidR="00151081">
        <w:t>It’s a Friday afternoon, around</w:t>
      </w:r>
      <w:r>
        <w:t xml:space="preserve"> 4PM toward the end of February -</w:t>
      </w:r>
      <w:r w:rsidR="00151081">
        <w:t xml:space="preserve"> the 24</w:t>
      </w:r>
      <w:r w:rsidR="00151081" w:rsidRPr="00151081">
        <w:rPr>
          <w:vertAlign w:val="superscript"/>
        </w:rPr>
        <w:t>th</w:t>
      </w:r>
      <w:r w:rsidR="00151081">
        <w:t>, to be exact.  I look</w:t>
      </w:r>
      <w:r w:rsidR="006E09F2">
        <w:t xml:space="preserve"> out my window.  It’s not dark yet but it is</w:t>
      </w:r>
      <w:r w:rsidR="00151081">
        <w:t xml:space="preserve"> a little dreary</w:t>
      </w:r>
      <w:r w:rsidR="004D6AB1">
        <w:t xml:space="preserve">.  </w:t>
      </w:r>
      <w:r w:rsidR="00151081">
        <w:t>I am cleaning up a few things, getting ready to go home</w:t>
      </w:r>
      <w:r w:rsidR="004D6AB1">
        <w:t xml:space="preserve"> and I come across a glass tube with a wire extending out one end and a shielded sensor staring out the other.  I follow the wire through a couple of junctions to a USB plug occupying a port in my computer</w:t>
      </w:r>
      <w:r w:rsidR="006E09F2">
        <w:t>.  It’s a light sensor, one of several</w:t>
      </w:r>
      <w:r w:rsidR="004D6AB1">
        <w:t xml:space="preserve"> data </w:t>
      </w:r>
      <w:r w:rsidR="00AA1F86">
        <w:t xml:space="preserve">probes I got a few years back.  While I have used the temperature </w:t>
      </w:r>
      <w:r w:rsidR="00171DF0">
        <w:t xml:space="preserve">and sound </w:t>
      </w:r>
      <w:r w:rsidR="00AA1F86">
        <w:t xml:space="preserve">probes a </w:t>
      </w:r>
      <w:r w:rsidR="00BF02A0">
        <w:t>good</w:t>
      </w:r>
      <w:r w:rsidR="00A074A7">
        <w:t xml:space="preserve"> deal the light sensor </w:t>
      </w:r>
      <w:r w:rsidR="00171DF0">
        <w:t>has been less useful.  I</w:t>
      </w:r>
      <w:r w:rsidR="006E09F2">
        <w:t>t seems I</w:t>
      </w:r>
      <w:r w:rsidR="00171DF0">
        <w:t xml:space="preserve"> don’t really </w:t>
      </w:r>
      <w:r w:rsidR="00BF02A0">
        <w:t>have a need to quantify light; it’s just there or it’s not, in which case I flip a switch.  Nevertheless I start the data logger software that came with the probes and record a 20 second swing around my office, starting by pointing toward the book cases on the south wall and gradually rotating 360</w:t>
      </w:r>
      <w:r w:rsidR="00BF02A0" w:rsidRPr="006E09F2">
        <w:rPr>
          <w:vertAlign w:val="superscript"/>
        </w:rPr>
        <w:t>o</w:t>
      </w:r>
      <w:r w:rsidR="00BF02A0">
        <w:t xml:space="preserve"> so that I end facing the south wall ag</w:t>
      </w:r>
      <w:r w:rsidR="006E09F2">
        <w:t>ain.  Here’s the re</w:t>
      </w:r>
      <w:r w:rsidR="00C50E6A">
        <w:t xml:space="preserve">cord produced by the software (Figure 1).  </w:t>
      </w:r>
      <w:r w:rsidR="006E09F2">
        <w:t xml:space="preserve">The x-axis is time (20 seconds) and the y-axis is lux (think of it as light intensity).  Can you guess which wall is mostly window?  </w:t>
      </w:r>
    </w:p>
    <w:p w:rsidR="00151081" w:rsidRDefault="00151081" w:rsidP="00BA6F09"/>
    <w:p w:rsidR="00151081" w:rsidRDefault="008F78DA" w:rsidP="00BA6F09">
      <w:r>
        <w:t>Before I left that afternoon I set the probe up, aimed out the window at a point low on the southeastern horizon.  I set the software to rec</w:t>
      </w:r>
      <w:r w:rsidR="004B6A65">
        <w:t>ord ten times per minute for 124</w:t>
      </w:r>
      <w:r>
        <w:t xml:space="preserve"> hours (</w:t>
      </w:r>
      <w:r w:rsidR="004B6A65">
        <w:t>five</w:t>
      </w:r>
      <w:r>
        <w:t xml:space="preserve"> days</w:t>
      </w:r>
      <w:r w:rsidR="004B6A65">
        <w:t xml:space="preserve"> and 4 hours</w:t>
      </w:r>
      <w:r>
        <w:t>), turned off th</w:t>
      </w:r>
      <w:r w:rsidR="00AE18F0">
        <w:t>e lights and left.  Returning</w:t>
      </w:r>
      <w:r w:rsidR="004B6A65">
        <w:t xml:space="preserve"> </w:t>
      </w:r>
      <w:r>
        <w:t>Monday</w:t>
      </w:r>
      <w:r w:rsidR="00AE18F0">
        <w:t xml:space="preserve"> morning</w:t>
      </w:r>
      <w:r>
        <w:t xml:space="preserve"> I found an interesting record of the weekend.  Saturday had been overcast but Sunday had see a few brief sunbreaks in the morning</w:t>
      </w:r>
      <w:r w:rsidR="00A21265">
        <w:t xml:space="preserve"> before the clouds rolled back around noon.  </w:t>
      </w:r>
      <w:r w:rsidR="00AE18F0">
        <w:t xml:space="preserve">The next few days brought several sorts of weather including wind, sun, periods of overcast and even some light snow on Wednesday morning.  </w:t>
      </w:r>
      <w:r w:rsidR="00A644F6">
        <w:t xml:space="preserve">Here </w:t>
      </w:r>
      <w:r w:rsidR="00C50E6A">
        <w:t xml:space="preserve">is the record of those 5 days (Figure 2).  </w:t>
      </w:r>
      <w:r w:rsidR="008C59A9">
        <w:t xml:space="preserve">As in Figure 1, time is on the x-axis and light intensity (lux) is on the y-axis.  </w:t>
      </w:r>
    </w:p>
    <w:p w:rsidR="00151081" w:rsidRDefault="004500DD" w:rsidP="00BA6F09">
      <w:r>
        <w:rPr>
          <w:noProof/>
        </w:rPr>
        <w:pict>
          <v:shape id="Text Box 6" o:spid="_x0000_s1027" type="#_x0000_t202" style="position:absolute;margin-left:0;margin-top:306.5pt;width:431pt;height:20.55pt;z-index:251665408;visibility:visible;mso-wrap-style:square;mso-wrap-edited:f;mso-wrap-distance-left:9pt;mso-wrap-distance-top:0;mso-wrap-distance-right:9pt;mso-wrap-distance-bottom:0;mso-position-horizontal:absolute;mso-position-horizontal-relative:text;mso-position-vertical:absolute;mso-position-vertical-relative:text;v-text-anchor:top" wrapcoords="-37 0 -37 20000 21600 20000 21600 0 -37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" stroked="f">
            <v:textbox style="mso-fit-shape-to-text:t" inset="0,0,0,0">
              <w:txbxContent>
                <w:p w:rsidR="00E6271F" w:rsidRPr="00DE5B48" w:rsidRDefault="00E6271F" w:rsidP="008C59A9">
                  <w:pPr>
                    <w:pStyle w:val="Caption"/>
                    <w:rPr>
                      <w:noProof/>
                      <w:sz w:val="20"/>
                    </w:rPr>
                  </w:pPr>
                  <w:r w:rsidRPr="00DE5B48">
                    <w:rPr>
                      <w:sz w:val="20"/>
                    </w:rPr>
                    <w:t xml:space="preserve">Figure </w:t>
                  </w:r>
                  <w:r>
                    <w:rPr>
                      <w:sz w:val="20"/>
                    </w:rPr>
                    <w:t>2</w:t>
                  </w:r>
                  <w:r w:rsidRPr="00DE5B48">
                    <w:rPr>
                      <w:sz w:val="20"/>
                    </w:rPr>
                    <w:t xml:space="preserve"> – Time (124 hours) vs. </w:t>
                  </w:r>
                  <w:proofErr w:type="spellStart"/>
                  <w:r w:rsidRPr="00DE5B48">
                    <w:rPr>
                      <w:sz w:val="20"/>
                    </w:rPr>
                    <w:t>lux</w:t>
                  </w:r>
                  <w:proofErr w:type="spellEnd"/>
                  <w:r w:rsidRPr="00DE5B48">
                    <w:rPr>
                      <w:sz w:val="20"/>
                    </w:rPr>
                    <w:t xml:space="preserve"> (0 – 80,000).  2012-02-25 through 2012-02-2</w:t>
                  </w:r>
                  <w:r>
                    <w:rPr>
                      <w:sz w:val="20"/>
                    </w:rPr>
                    <w:t>2</w:t>
                  </w:r>
                  <w:r w:rsidRPr="00DE5B48">
                    <w:rPr>
                      <w:sz w:val="20"/>
                    </w:rPr>
                    <w:t>9</w:t>
                  </w:r>
                </w:p>
              </w:txbxContent>
            </v:textbox>
            <w10:wrap type="tight"/>
          </v:shape>
        </w:pict>
      </w:r>
      <w:r w:rsidR="008C59A9">
        <w:rPr>
          <w:noProof/>
        </w:rPr>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5473700" cy="3835400"/>
            <wp:effectExtent l="25400" t="0" r="0" b="0"/>
            <wp:wrapTight wrapText="bothSides">
              <wp:wrapPolygon edited="0">
                <wp:start x="-100" y="0"/>
                <wp:lineTo x="-100" y="21457"/>
                <wp:lineTo x="21550" y="21457"/>
                <wp:lineTo x="21550" y="0"/>
                <wp:lineTo x="-100" y="0"/>
              </wp:wrapPolygon>
            </wp:wrapTight>
            <wp:docPr id="5" name="" descr="Macintosh HD:Users:mroddy:Desktop:Screen shot 2012-03-21 at 2.36.48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mroddy:Desktop:Screen shot 2012-03-21 at 2.36.48 PM.png"/>
                    <pic:cNvPicPr>
                      <a:picLocks noChangeAspect="1" noChangeArrowheads="1"/>
                    </pic:cNvPicPr>
                  </pic:nvPicPr>
                  <pic:blipFill>
                    <a:blip r:embed="rId6">
                      <a:alphaModFix/>
                      <a:lum bright="-10000" contrast="10000"/>
                      <a:extLst>
                        <a:ext uri="{BEBA8EAE-BF5A-486C-A8C5-ECC9F3942E4B}">
                          <a14:imgProps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a14:imgLayer r:embed="rId8">
                              <a14:imgEffect>
                                <a14:saturation sat="204000"/>
                              </a14:imgEffect>
                            </a14:imgLayer>
                          </a14:imgProps>
                        </a:ex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473700" cy="3835400"/>
                    </a:xfrm>
                    <a:prstGeom prst="rect">
                      <a:avLst/>
                    </a:prstGeom>
                    <a:noFill/>
                    <a:ln>
                      <a:noFill/>
                    </a:ln>
                    <a:extLst>
                      <a:ext uri="{FAA26D3D-D897-4be2-8F04-BA451C77F1D7}">
                        <ma14:placeholderFlag xmlns:ma14="http://schemas.microsoft.com/office/mac/drawingml/2011/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a:ext>
                    </a:extLst>
                  </pic:spPr>
                </pic:pic>
              </a:graphicData>
            </a:graphic>
          </wp:anchor>
        </w:drawing>
      </w:r>
      <w:r w:rsidR="00041846">
        <w:t xml:space="preserve">A closer look at the units and the scale make me wonder about the </w:t>
      </w:r>
      <w:r w:rsidR="00740700">
        <w:t xml:space="preserve">probe’s range settings, which I chose </w:t>
      </w:r>
      <w:r w:rsidR="00041846">
        <w:t xml:space="preserve">somewhat haphazardly </w:t>
      </w:r>
      <w:r w:rsidR="00740700">
        <w:t xml:space="preserve">on that Friday afternoon, and the subsequent accuracy of the measurements.  </w:t>
      </w:r>
      <w:r w:rsidR="00041846">
        <w:t>Nevertheless, t</w:t>
      </w:r>
      <w:r w:rsidR="00EE0B06">
        <w:t>here is a remarkable difference in the records of Sunday and Monday (the second and third days</w:t>
      </w:r>
      <w:r w:rsidR="0096335F">
        <w:t xml:space="preserve"> on the record</w:t>
      </w:r>
      <w:r w:rsidR="00EE0B06">
        <w:t>) versus Saturday</w:t>
      </w:r>
      <w:r w:rsidR="0096335F">
        <w:t xml:space="preserve"> (the first day)</w:t>
      </w:r>
      <w:r w:rsidR="00EE0B06">
        <w:t xml:space="preserve">, and the last couple of days, Tuesday and Wednesday.  </w:t>
      </w:r>
      <w:r w:rsidR="004B6A65">
        <w:t xml:space="preserve">While Monday morning had been clear and sunny, by noon we had a layer of cirrostratus, often a forerunner to an approaching weather system, and </w:t>
      </w:r>
      <w:r w:rsidR="00740700">
        <w:t>the next two days were overcast</w:t>
      </w:r>
      <w:r w:rsidR="004B6A65">
        <w:t xml:space="preserve"> and windy with rain and even a little snow Wednesday morning.  </w:t>
      </w:r>
    </w:p>
    <w:p w:rsidR="00151081" w:rsidRDefault="00151081" w:rsidP="00BA6F09"/>
    <w:p w:rsidR="00151081" w:rsidRDefault="00084F3C" w:rsidP="00BA6F09">
      <w:r>
        <w:t xml:space="preserve">Thinking about the graph, it seems clear that the area </w:t>
      </w:r>
      <w:r w:rsidR="0085775D">
        <w:t>between</w:t>
      </w:r>
      <w:r>
        <w:t xml:space="preserve"> the curve </w:t>
      </w:r>
      <w:r w:rsidR="0085775D">
        <w:t xml:space="preserve">above and the x-axis below </w:t>
      </w:r>
      <w:r>
        <w:t>tells us something about how much sun</w:t>
      </w:r>
      <w:r w:rsidR="004A3E99">
        <w:t>light we received each day.  Tho</w:t>
      </w:r>
      <w:r>
        <w:t>se with a little calculus under their belt</w:t>
      </w:r>
      <w:r w:rsidR="00D143E4">
        <w:t>s</w:t>
      </w:r>
      <w:r>
        <w:t xml:space="preserve"> will recall that you can use integrals to find that </w:t>
      </w:r>
      <w:r w:rsidR="004A3E99">
        <w:t xml:space="preserve">area.  </w:t>
      </w:r>
      <w:r>
        <w:t>The software</w:t>
      </w:r>
      <w:r w:rsidR="004A3E99">
        <w:t xml:space="preserve"> comes with an “integral” tool that allows me to select a range on the x-axis and estim</w:t>
      </w:r>
      <w:r w:rsidR="00DE5B48">
        <w:t>ate an</w:t>
      </w:r>
      <w:r w:rsidR="004A3E99">
        <w:t xml:space="preserve"> integral over that period.  Doing so allow</w:t>
      </w:r>
      <w:r w:rsidR="0085775D">
        <w:t>s</w:t>
      </w:r>
      <w:r w:rsidR="004A3E99">
        <w:t xml:space="preserve"> me to compare in a rough way, the amount of sunlight received.  Table I shows the results of these calculations for each of the five days.  </w:t>
      </w:r>
    </w:p>
    <w:p w:rsidR="0085775D" w:rsidRDefault="0085775D" w:rsidP="00BA6F09"/>
    <w:tbl>
      <w:tblPr>
        <w:tblStyle w:val="TableGrid"/>
        <w:tblW w:w="8936" w:type="dxa"/>
        <w:tblLook w:val="04A0"/>
      </w:tblPr>
      <w:tblGrid>
        <w:gridCol w:w="1787"/>
        <w:gridCol w:w="1787"/>
        <w:gridCol w:w="1787"/>
        <w:gridCol w:w="1787"/>
        <w:gridCol w:w="1788"/>
      </w:tblGrid>
      <w:tr w:rsidR="004A3E99">
        <w:trPr>
          <w:trHeight w:val="334"/>
        </w:trPr>
        <w:tc>
          <w:tcPr>
            <w:tcW w:w="1787" w:type="dxa"/>
          </w:tcPr>
          <w:p w:rsidR="004A3E99" w:rsidRDefault="004A3E99" w:rsidP="00BA6F09">
            <w:r>
              <w:t xml:space="preserve">Saturday </w:t>
            </w:r>
          </w:p>
        </w:tc>
        <w:tc>
          <w:tcPr>
            <w:tcW w:w="1787" w:type="dxa"/>
          </w:tcPr>
          <w:p w:rsidR="004A3E99" w:rsidRDefault="004A3E99" w:rsidP="00BA6F09">
            <w:r>
              <w:t>Sunday</w:t>
            </w:r>
          </w:p>
        </w:tc>
        <w:tc>
          <w:tcPr>
            <w:tcW w:w="1787" w:type="dxa"/>
          </w:tcPr>
          <w:p w:rsidR="004A3E99" w:rsidRDefault="004A3E99" w:rsidP="00BA6F09">
            <w:r>
              <w:t>Monday</w:t>
            </w:r>
          </w:p>
        </w:tc>
        <w:tc>
          <w:tcPr>
            <w:tcW w:w="1787" w:type="dxa"/>
          </w:tcPr>
          <w:p w:rsidR="004A3E99" w:rsidRDefault="004A3E99" w:rsidP="00BA6F09">
            <w:r>
              <w:t>Tuesday</w:t>
            </w:r>
          </w:p>
        </w:tc>
        <w:tc>
          <w:tcPr>
            <w:tcW w:w="1788" w:type="dxa"/>
          </w:tcPr>
          <w:p w:rsidR="004A3E99" w:rsidRDefault="004A3E99" w:rsidP="00BA6F09">
            <w:r>
              <w:t>Wednesday</w:t>
            </w:r>
          </w:p>
        </w:tc>
      </w:tr>
      <w:tr w:rsidR="004A3E99">
        <w:trPr>
          <w:trHeight w:val="360"/>
        </w:trPr>
        <w:tc>
          <w:tcPr>
            <w:tcW w:w="1787" w:type="dxa"/>
          </w:tcPr>
          <w:p w:rsidR="004A3E99" w:rsidRPr="004A3E99" w:rsidRDefault="00DE5B48" w:rsidP="004A3E99">
            <w:pPr>
              <w:rPr>
                <w:vertAlign w:val="superscript"/>
              </w:rPr>
            </w:pPr>
            <w:proofErr w:type="gramStart"/>
            <w:r>
              <w:t>3</w:t>
            </w:r>
            <w:r w:rsidR="004A3E99">
              <w:t>0</w:t>
            </w:r>
            <w:r>
              <w:t>,</w:t>
            </w:r>
            <w:r w:rsidR="004A3E99">
              <w:t>2</w:t>
            </w:r>
            <w:r>
              <w:t xml:space="preserve">00  </w:t>
            </w:r>
            <w:r w:rsidR="004A3E99" w:rsidRPr="004A3E99">
              <w:rPr>
                <w:sz w:val="20"/>
                <w:szCs w:val="20"/>
              </w:rPr>
              <w:t>h</w:t>
            </w:r>
            <w:proofErr w:type="gramEnd"/>
            <w:r w:rsidR="004A3E99" w:rsidRPr="004A3E99">
              <w:rPr>
                <w:sz w:val="20"/>
                <w:szCs w:val="20"/>
              </w:rPr>
              <w:t>*</w:t>
            </w:r>
            <w:proofErr w:type="spellStart"/>
            <w:r w:rsidR="004A3E99" w:rsidRPr="004A3E99">
              <w:rPr>
                <w:sz w:val="20"/>
                <w:szCs w:val="20"/>
              </w:rPr>
              <w:t>lux</w:t>
            </w:r>
            <w:proofErr w:type="spellEnd"/>
          </w:p>
        </w:tc>
        <w:tc>
          <w:tcPr>
            <w:tcW w:w="1787" w:type="dxa"/>
          </w:tcPr>
          <w:p w:rsidR="004A3E99" w:rsidRDefault="00DE5B48" w:rsidP="00BA6F09">
            <w:proofErr w:type="gramStart"/>
            <w:r>
              <w:t xml:space="preserve">61,900  </w:t>
            </w:r>
            <w:r w:rsidR="004A3E99" w:rsidRPr="004A3E99">
              <w:rPr>
                <w:sz w:val="20"/>
                <w:szCs w:val="20"/>
              </w:rPr>
              <w:t>h</w:t>
            </w:r>
            <w:proofErr w:type="gramEnd"/>
            <w:r w:rsidR="004A3E99" w:rsidRPr="004A3E99">
              <w:rPr>
                <w:sz w:val="20"/>
                <w:szCs w:val="20"/>
              </w:rPr>
              <w:t>*</w:t>
            </w:r>
            <w:proofErr w:type="spellStart"/>
            <w:r w:rsidR="004A3E99" w:rsidRPr="004A3E99">
              <w:rPr>
                <w:sz w:val="20"/>
                <w:szCs w:val="20"/>
              </w:rPr>
              <w:t>lux</w:t>
            </w:r>
            <w:proofErr w:type="spellEnd"/>
          </w:p>
        </w:tc>
        <w:tc>
          <w:tcPr>
            <w:tcW w:w="1787" w:type="dxa"/>
          </w:tcPr>
          <w:p w:rsidR="004A3E99" w:rsidRDefault="00DE5B48" w:rsidP="00BA6F09">
            <w:proofErr w:type="gramStart"/>
            <w:r>
              <w:t>2</w:t>
            </w:r>
            <w:r w:rsidR="004A3E99">
              <w:t>11</w:t>
            </w:r>
            <w:r>
              <w:t xml:space="preserve">,000 </w:t>
            </w:r>
            <w:r w:rsidR="004A3E99">
              <w:rPr>
                <w:vertAlign w:val="superscript"/>
              </w:rPr>
              <w:t xml:space="preserve"> </w:t>
            </w:r>
            <w:r w:rsidR="004A3E99" w:rsidRPr="004A3E99">
              <w:rPr>
                <w:sz w:val="20"/>
                <w:szCs w:val="20"/>
              </w:rPr>
              <w:t>h</w:t>
            </w:r>
            <w:proofErr w:type="gramEnd"/>
            <w:r w:rsidR="004A3E99" w:rsidRPr="004A3E99">
              <w:rPr>
                <w:sz w:val="20"/>
                <w:szCs w:val="20"/>
              </w:rPr>
              <w:t>*</w:t>
            </w:r>
            <w:proofErr w:type="spellStart"/>
            <w:r w:rsidR="004A3E99" w:rsidRPr="004A3E99">
              <w:rPr>
                <w:sz w:val="20"/>
                <w:szCs w:val="20"/>
              </w:rPr>
              <w:t>lux</w:t>
            </w:r>
            <w:proofErr w:type="spellEnd"/>
          </w:p>
        </w:tc>
        <w:tc>
          <w:tcPr>
            <w:tcW w:w="1787" w:type="dxa"/>
          </w:tcPr>
          <w:p w:rsidR="004A3E99" w:rsidRDefault="00DE5B48" w:rsidP="00BA6F09">
            <w:proofErr w:type="gramStart"/>
            <w:r>
              <w:t>4</w:t>
            </w:r>
            <w:r w:rsidR="004A3E99">
              <w:t>5</w:t>
            </w:r>
            <w:r>
              <w:t>,</w:t>
            </w:r>
            <w:r w:rsidR="004A3E99">
              <w:t>1</w:t>
            </w:r>
            <w:r>
              <w:t xml:space="preserve">00 </w:t>
            </w:r>
            <w:r w:rsidR="004A3E99">
              <w:rPr>
                <w:vertAlign w:val="superscript"/>
              </w:rPr>
              <w:t xml:space="preserve"> </w:t>
            </w:r>
            <w:r w:rsidR="004A3E99" w:rsidRPr="004A3E99">
              <w:rPr>
                <w:sz w:val="20"/>
                <w:szCs w:val="20"/>
              </w:rPr>
              <w:t>h</w:t>
            </w:r>
            <w:proofErr w:type="gramEnd"/>
            <w:r w:rsidR="004A3E99" w:rsidRPr="004A3E99">
              <w:rPr>
                <w:sz w:val="20"/>
                <w:szCs w:val="20"/>
              </w:rPr>
              <w:t>*</w:t>
            </w:r>
            <w:proofErr w:type="spellStart"/>
            <w:r w:rsidR="004A3E99" w:rsidRPr="004A3E99">
              <w:rPr>
                <w:sz w:val="20"/>
                <w:szCs w:val="20"/>
              </w:rPr>
              <w:t>lux</w:t>
            </w:r>
            <w:proofErr w:type="spellEnd"/>
          </w:p>
        </w:tc>
        <w:tc>
          <w:tcPr>
            <w:tcW w:w="1788" w:type="dxa"/>
          </w:tcPr>
          <w:p w:rsidR="004A3E99" w:rsidRDefault="00DE5B48" w:rsidP="00D143E4">
            <w:pPr>
              <w:keepNext/>
            </w:pPr>
            <w:proofErr w:type="gramStart"/>
            <w:r>
              <w:t>2</w:t>
            </w:r>
            <w:r w:rsidR="00D143E4">
              <w:t>7</w:t>
            </w:r>
            <w:r>
              <w:t>,</w:t>
            </w:r>
            <w:r w:rsidR="00D143E4">
              <w:t>9</w:t>
            </w:r>
            <w:r>
              <w:t xml:space="preserve">00 </w:t>
            </w:r>
            <w:r w:rsidR="004A3E99">
              <w:rPr>
                <w:vertAlign w:val="superscript"/>
              </w:rPr>
              <w:t xml:space="preserve"> </w:t>
            </w:r>
            <w:r w:rsidR="004A3E99" w:rsidRPr="004A3E99">
              <w:rPr>
                <w:sz w:val="20"/>
                <w:szCs w:val="20"/>
              </w:rPr>
              <w:t>h</w:t>
            </w:r>
            <w:proofErr w:type="gramEnd"/>
            <w:r w:rsidR="004A3E99" w:rsidRPr="004A3E99">
              <w:rPr>
                <w:sz w:val="20"/>
                <w:szCs w:val="20"/>
              </w:rPr>
              <w:t>*</w:t>
            </w:r>
            <w:proofErr w:type="spellStart"/>
            <w:r w:rsidR="004A3E99" w:rsidRPr="004A3E99">
              <w:rPr>
                <w:sz w:val="20"/>
                <w:szCs w:val="20"/>
              </w:rPr>
              <w:t>lux</w:t>
            </w:r>
            <w:proofErr w:type="spellEnd"/>
          </w:p>
        </w:tc>
      </w:tr>
    </w:tbl>
    <w:p w:rsidR="004A3E99" w:rsidRPr="00DE5B48" w:rsidRDefault="00D143E4" w:rsidP="00D143E4">
      <w:pPr>
        <w:pStyle w:val="Caption"/>
        <w:rPr>
          <w:sz w:val="20"/>
        </w:rPr>
      </w:pPr>
      <w:r w:rsidRPr="00DE5B48">
        <w:rPr>
          <w:sz w:val="20"/>
        </w:rPr>
        <w:t xml:space="preserve">Table </w:t>
      </w:r>
      <w:r w:rsidR="004500DD" w:rsidRPr="00DE5B48">
        <w:rPr>
          <w:sz w:val="20"/>
        </w:rPr>
        <w:fldChar w:fldCharType="begin"/>
      </w:r>
      <w:r w:rsidR="004500DD" w:rsidRPr="00DE5B48">
        <w:rPr>
          <w:sz w:val="20"/>
        </w:rPr>
        <w:instrText xml:space="preserve"> SEQ Table \* ARABIC </w:instrText>
      </w:r>
      <w:r w:rsidR="004500DD" w:rsidRPr="00DE5B48">
        <w:rPr>
          <w:sz w:val="20"/>
        </w:rPr>
        <w:fldChar w:fldCharType="separate"/>
      </w:r>
      <w:r w:rsidRPr="00DE5B48">
        <w:rPr>
          <w:noProof/>
          <w:sz w:val="20"/>
        </w:rPr>
        <w:t>1</w:t>
      </w:r>
      <w:r w:rsidR="004500DD" w:rsidRPr="00DE5B48">
        <w:rPr>
          <w:sz w:val="20"/>
        </w:rPr>
        <w:fldChar w:fldCharType="end"/>
      </w:r>
      <w:r w:rsidRPr="00DE5B48">
        <w:rPr>
          <w:sz w:val="20"/>
        </w:rPr>
        <w:t xml:space="preserve"> - Light under the curves for the 5 days</w:t>
      </w:r>
    </w:p>
    <w:p w:rsidR="00151081" w:rsidRDefault="00151081" w:rsidP="00BA6F09"/>
    <w:p w:rsidR="00FF32CE" w:rsidRDefault="00C96A8D" w:rsidP="00BA6F09">
      <w:r>
        <w:t>I can see that</w:t>
      </w:r>
      <w:r w:rsidR="00740700">
        <w:t xml:space="preserve"> according to these measurements</w:t>
      </w:r>
      <w:r>
        <w:t xml:space="preserve"> we went from a high of over 210,000 units of light on Monday to a low of only</w:t>
      </w:r>
      <w:r w:rsidR="00DE5B48">
        <w:t xml:space="preserve"> about</w:t>
      </w:r>
      <w:r>
        <w:t xml:space="preserve"> 28,000 units on Wednesday, the last da</w:t>
      </w:r>
      <w:r w:rsidR="00E24FE5">
        <w:t xml:space="preserve">y of the record and one with </w:t>
      </w:r>
      <w:proofErr w:type="gramStart"/>
      <w:r w:rsidR="00E24FE5">
        <w:t xml:space="preserve">an </w:t>
      </w:r>
      <w:r>
        <w:t>overcast</w:t>
      </w:r>
      <w:proofErr w:type="gramEnd"/>
      <w:r>
        <w:t xml:space="preserve"> thick enough to produce snow and rain.  </w:t>
      </w:r>
      <w:r w:rsidR="00DE5B48">
        <w:t>The record of just these few days</w:t>
      </w:r>
      <w:r w:rsidR="005005C2">
        <w:t xml:space="preserve"> encourages me to infer that a </w:t>
      </w:r>
      <w:r w:rsidR="005005C2" w:rsidRPr="00FF32CE">
        <w:t>solid</w:t>
      </w:r>
      <w:r w:rsidR="005005C2">
        <w:t xml:space="preserve"> and persistent layer of clouds can reduce by a factor of seven the amount of sunlight we </w:t>
      </w:r>
      <w:proofErr w:type="gramStart"/>
      <w:r w:rsidR="005005C2">
        <w:t>receive  on</w:t>
      </w:r>
      <w:proofErr w:type="gramEnd"/>
      <w:r w:rsidR="005005C2">
        <w:t xml:space="preserve"> any given day.  </w:t>
      </w:r>
      <w:r w:rsidR="00FF32CE">
        <w:t>T</w:t>
      </w:r>
      <w:r w:rsidR="00F119CF">
        <w:t xml:space="preserve">he math serves to underscore the fact </w:t>
      </w:r>
      <w:r w:rsidR="00740700">
        <w:t>t</w:t>
      </w:r>
      <w:r w:rsidR="00F119CF">
        <w:t xml:space="preserve">hat though we complain to our friends who live in sunnier climes, we don’t actually live under a </w:t>
      </w:r>
      <w:r w:rsidR="00FF32CE">
        <w:t>sodden</w:t>
      </w:r>
      <w:r w:rsidR="00F119CF">
        <w:t xml:space="preserve"> blanket of drizzling grey clouds that stretches from October through late June.  There is variation, even on the west side of the state.  </w:t>
      </w:r>
      <w:bookmarkStart w:id="8" w:name="_GoBack"/>
      <w:bookmarkEnd w:id="8"/>
    </w:p>
    <w:p w:rsidR="00FF32CE" w:rsidRDefault="00FF32CE" w:rsidP="00BA6F09"/>
    <w:p w:rsidR="007914D8" w:rsidRDefault="00EF698D" w:rsidP="00BA6F09">
      <w:r>
        <w:rPr>
          <w:noProof/>
        </w:rPr>
        <w:pict>
          <v:shape id="_x0000_s1033" type="#_x0000_t202" style="position:absolute;margin-left:9pt;margin-top:314.75pt;width:6in;height:31.5pt;z-index:251670528" filled="f" stroked="f">
            <v:fill o:detectmouseclick="t"/>
            <v:textbox style="mso-next-textbox:#_x0000_s1033;mso-fit-shape-to-text:t" inset="0,0,0,0">
              <w:txbxContent>
                <w:p w:rsidR="00E6271F" w:rsidRPr="00EF698D" w:rsidRDefault="00E6271F" w:rsidP="00EF698D">
                  <w:pPr>
                    <w:pStyle w:val="Caption"/>
                    <w:rPr>
                      <w:sz w:val="20"/>
                    </w:rPr>
                  </w:pPr>
                  <w:r w:rsidRPr="00EF698D">
                    <w:rPr>
                      <w:sz w:val="20"/>
                    </w:rPr>
                    <w:t>Figure 3 - One year of solar radiation data from McClure M.S. in Seattle</w:t>
                  </w:r>
                </w:p>
                <w:p w:rsidR="00E6271F" w:rsidRPr="00EF698D" w:rsidRDefault="00E6271F" w:rsidP="00EF698D"/>
              </w:txbxContent>
            </v:textbox>
            <w10:wrap type="square"/>
          </v:shape>
        </w:pict>
      </w:r>
      <w:r>
        <w:rPr>
          <w:noProof/>
        </w:rPr>
        <w:drawing>
          <wp:anchor distT="0" distB="0" distL="114300" distR="114300" simplePos="0" relativeHeight="251668480" behindDoc="0" locked="0" layoutInCell="1" allowOverlap="1">
            <wp:simplePos x="0" y="0"/>
            <wp:positionH relativeFrom="column">
              <wp:posOffset>114300</wp:posOffset>
            </wp:positionH>
            <wp:positionV relativeFrom="paragraph">
              <wp:posOffset>777875</wp:posOffset>
            </wp:positionV>
            <wp:extent cx="5486400" cy="3162300"/>
            <wp:effectExtent l="25400" t="0" r="0" b="0"/>
            <wp:wrapSquare wrapText="bothSides"/>
            <wp:docPr id="1" name="Picture 1" descr=":1YearSR McCl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YearSR McClure.png"/>
                    <pic:cNvPicPr>
                      <a:picLocks noChangeAspect="1" noChangeArrowheads="1"/>
                    </pic:cNvPicPr>
                  </pic:nvPicPr>
                  <pic:blipFill>
                    <a:blip r:embed="rId9">
                      <a:lum bright="-10000" contrast="10000"/>
                    </a:blip>
                    <a:srcRect/>
                    <a:stretch>
                      <a:fillRect/>
                    </a:stretch>
                  </pic:blipFill>
                  <pic:spPr bwMode="auto">
                    <a:xfrm>
                      <a:off x="0" y="0"/>
                      <a:ext cx="5486400" cy="3162300"/>
                    </a:xfrm>
                    <a:prstGeom prst="rect">
                      <a:avLst/>
                    </a:prstGeom>
                    <a:noFill/>
                    <a:ln w="9525">
                      <a:noFill/>
                      <a:miter lim="800000"/>
                      <a:headEnd/>
                      <a:tailEnd/>
                    </a:ln>
                  </pic:spPr>
                </pic:pic>
              </a:graphicData>
            </a:graphic>
          </wp:anchor>
        </w:drawing>
      </w:r>
      <w:r w:rsidR="00FF32CE">
        <w:t>The extraordinarily</w:t>
      </w:r>
      <w:r w:rsidR="009F3A60">
        <w:t xml:space="preserve"> useful Web site, Gray Skies, created by and hosted at the University of Washington’s Atmospheric Science department allows me to investigate extensive records of a number of intuitive and interesting weather variables.  While “</w:t>
      </w:r>
      <w:proofErr w:type="spellStart"/>
      <w:r w:rsidR="009F3A60">
        <w:t>lux</w:t>
      </w:r>
      <w:proofErr w:type="spellEnd"/>
      <w:r w:rsidR="009F3A60">
        <w:t xml:space="preserve">” is not one of them the closely related Solar Radiation, </w:t>
      </w:r>
      <w:r>
        <w:t xml:space="preserve">measured in Watts per square meter is available at a few stations including McClure Middle School.  Figure 3 shows a year’s worth of these </w:t>
      </w:r>
      <w:proofErr w:type="gramStart"/>
      <w:r>
        <w:t>data,</w:t>
      </w:r>
      <w:proofErr w:type="gramEnd"/>
      <w:r>
        <w:t xml:space="preserve"> from 15 March of last year to the same date this year.  (The blank regions represent missing data.)</w:t>
      </w:r>
      <w:r w:rsidR="00655A22">
        <w:t xml:space="preserve">  From this graph it is clear that the amount of sunlight received by these middle </w:t>
      </w:r>
      <w:proofErr w:type="spellStart"/>
      <w:r w:rsidR="00655A22">
        <w:t>schooler</w:t>
      </w:r>
      <w:proofErr w:type="spellEnd"/>
      <w:r w:rsidR="00655A22">
        <w:t xml:space="preserve"> shows a strong trend over the course of a year.  </w:t>
      </w:r>
      <w:r w:rsidR="007914D8">
        <w:t xml:space="preserve">The shape of the curve reminds me of a sine (or cosine) wave and I wonder if I could get students who are learning about basic trigonometry to model the seasonal coming and going of the light with one of these functions.  </w:t>
      </w:r>
    </w:p>
    <w:p w:rsidR="007914D8" w:rsidRDefault="007914D8" w:rsidP="00BA6F09"/>
    <w:p w:rsidR="00453E65" w:rsidRDefault="00C9759A" w:rsidP="00BA6F09">
      <w:r>
        <w:t xml:space="preserve">Of course sunlight or its absence here in the Northwest is just one variable that we encounter on a daily basis and mostly take for granted.  Some others include temperature, wind, and rain.  </w:t>
      </w:r>
      <w:r w:rsidR="00453E65">
        <w:t xml:space="preserve">Figure 4 shows the record of cumulative rain amounts over one year from 1 </w:t>
      </w:r>
      <w:proofErr w:type="gramStart"/>
      <w:r w:rsidR="00453E65">
        <w:t>January,</w:t>
      </w:r>
      <w:proofErr w:type="gramEnd"/>
      <w:r w:rsidR="00453E65">
        <w:t xml:space="preserve"> 2011 to 1 January, 2012.  </w:t>
      </w:r>
    </w:p>
    <w:p w:rsidR="00453E65" w:rsidRDefault="00453E65" w:rsidP="00453E65">
      <w:pPr>
        <w:keepNext/>
      </w:pPr>
      <w:r>
        <w:rPr>
          <w:noProof/>
        </w:rPr>
        <w:drawing>
          <wp:inline distT="0" distB="0" distL="0" distR="0">
            <wp:extent cx="5486400" cy="3263900"/>
            <wp:effectExtent l="25400" t="0" r="0" b="0"/>
            <wp:docPr id="3" name="Picture 2" descr=":Ephrata R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hrata Rain.png"/>
                    <pic:cNvPicPr>
                      <a:picLocks noChangeAspect="1" noChangeArrowheads="1"/>
                    </pic:cNvPicPr>
                  </pic:nvPicPr>
                  <pic:blipFill>
                    <a:blip r:embed="rId10">
                      <a:lum bright="-10000" contrast="10000"/>
                    </a:blip>
                    <a:srcRect/>
                    <a:stretch>
                      <a:fillRect/>
                    </a:stretch>
                  </pic:blipFill>
                  <pic:spPr bwMode="auto">
                    <a:xfrm>
                      <a:off x="0" y="0"/>
                      <a:ext cx="5486400" cy="3263900"/>
                    </a:xfrm>
                    <a:prstGeom prst="rect">
                      <a:avLst/>
                    </a:prstGeom>
                    <a:noFill/>
                    <a:ln w="9525">
                      <a:noFill/>
                      <a:miter lim="800000"/>
                      <a:headEnd/>
                      <a:tailEnd/>
                    </a:ln>
                  </pic:spPr>
                </pic:pic>
              </a:graphicData>
            </a:graphic>
          </wp:inline>
        </w:drawing>
      </w:r>
    </w:p>
    <w:p w:rsidR="00453E65" w:rsidRPr="00453E65" w:rsidRDefault="00453E65" w:rsidP="00453E65">
      <w:pPr>
        <w:pStyle w:val="Caption"/>
        <w:rPr>
          <w:sz w:val="20"/>
        </w:rPr>
      </w:pPr>
      <w:r w:rsidRPr="00453E65">
        <w:rPr>
          <w:sz w:val="20"/>
        </w:rPr>
        <w:t>Figure 4 - Cumulative rain 2011 - Ephrata, WA</w:t>
      </w:r>
    </w:p>
    <w:p w:rsidR="004257E6" w:rsidRDefault="002D6638" w:rsidP="00BA6F09">
      <w:r>
        <w:t xml:space="preserve">What does it mean when the graph is flat?  How about those sudden steep rises?  Why does the graph never fall as we look from left to right?  These are questions that </w:t>
      </w:r>
      <w:r w:rsidR="004257E6">
        <w:t>might</w:t>
      </w:r>
      <w:r>
        <w:t xml:space="preserve"> prompt a 6</w:t>
      </w:r>
      <w:r w:rsidRPr="002D6638">
        <w:rPr>
          <w:vertAlign w:val="superscript"/>
        </w:rPr>
        <w:t>th</w:t>
      </w:r>
      <w:r>
        <w:t xml:space="preserve"> grader just developing her understanding of slope to make connections between real life and mathematical representations of our daily experiences.  </w:t>
      </w:r>
    </w:p>
    <w:p w:rsidR="004257E6" w:rsidRDefault="004257E6" w:rsidP="00BA6F09"/>
    <w:p w:rsidR="002D6638" w:rsidRDefault="004257E6" w:rsidP="00BA6F09">
      <w:r>
        <w:t xml:space="preserve">For too many of our students, particularly </w:t>
      </w:r>
      <w:r w:rsidR="00C86CF4">
        <w:t xml:space="preserve">those in the upper grades, </w:t>
      </w:r>
      <w:r>
        <w:t>mathematics is just a subject to b</w:t>
      </w:r>
      <w:r w:rsidR="00C86CF4">
        <w:t>e endured, or worse, avoided.</w:t>
      </w:r>
      <w:r w:rsidR="00A67483">
        <w:t xml:space="preserve">  What if </w:t>
      </w:r>
      <w:r w:rsidR="0040484C">
        <w:t xml:space="preserve">instead </w:t>
      </w:r>
      <w:r w:rsidR="00A67483">
        <w:t>it could be a</w:t>
      </w:r>
      <w:r w:rsidR="00C86CF4">
        <w:t xml:space="preserve"> </w:t>
      </w:r>
      <w:r w:rsidR="00A67483">
        <w:t>stimulus to pay attention to the world all around us, to pose questions and seek answers?  If we can help our students</w:t>
      </w:r>
      <w:r w:rsidR="00C86CF4">
        <w:t xml:space="preserve"> see math as a way of making sense of the world</w:t>
      </w:r>
      <w:r w:rsidR="0065027F">
        <w:t>, we have done them a service that can last a lifetime</w:t>
      </w:r>
      <w:r w:rsidR="00A67483">
        <w:t xml:space="preserve">. </w:t>
      </w:r>
      <w:r w:rsidR="0040484C">
        <w:t xml:space="preserve"> </w:t>
      </w:r>
    </w:p>
    <w:p w:rsidR="00C9759A" w:rsidRDefault="00C9759A" w:rsidP="00BA6F09"/>
    <w:p w:rsidR="00257DDB" w:rsidRDefault="00257DDB" w:rsidP="00BA6F09"/>
    <w:p w:rsidR="00257DDB" w:rsidRDefault="00257DDB" w:rsidP="00BA6F09"/>
    <w:p w:rsidR="00257DDB" w:rsidRDefault="00257DDB" w:rsidP="00BA6F09"/>
    <w:p w:rsidR="007914D8" w:rsidRDefault="00C9759A" w:rsidP="00BA6F09">
      <w:r w:rsidRPr="00257DDB">
        <w:rPr>
          <w:b/>
        </w:rPr>
        <w:t>Note</w:t>
      </w:r>
      <w:r>
        <w:t xml:space="preserve">: A new (still in beta testing) Web site, </w:t>
      </w:r>
      <w:proofErr w:type="spellStart"/>
      <w:r>
        <w:t>WeatherSpark</w:t>
      </w:r>
      <w:proofErr w:type="spellEnd"/>
      <w:r>
        <w:t xml:space="preserve"> serves weather data on a grand scale.  Search for any city </w:t>
      </w:r>
      <w:r w:rsidR="00453E65">
        <w:t xml:space="preserve">on earth and access historical, current and forecast data for a wide range of weather-related variables.  </w:t>
      </w:r>
    </w:p>
    <w:p w:rsidR="00FF32CE" w:rsidRDefault="00FF32CE" w:rsidP="00BA6F09"/>
    <w:p w:rsidR="00C96A8D" w:rsidRDefault="00FF32CE" w:rsidP="00FF32CE">
      <w:pPr>
        <w:ind w:right="-1080"/>
      </w:pPr>
      <w:r w:rsidRPr="009F3A60">
        <w:rPr>
          <w:b/>
        </w:rPr>
        <w:t>References</w:t>
      </w:r>
      <w:r>
        <w:br/>
        <w:t xml:space="preserve">Gray Skies: </w:t>
      </w:r>
      <w:hyperlink r:id="rId11" w:history="1">
        <w:r w:rsidRPr="00FD2C57">
          <w:rPr>
            <w:rStyle w:val="Hyperlink"/>
          </w:rPr>
          <w:t>http://www-k12.atmos.washington.edu/k12/grayskies/nw_weather.html</w:t>
        </w:r>
      </w:hyperlink>
      <w:r>
        <w:t xml:space="preserve"> </w:t>
      </w:r>
    </w:p>
    <w:p w:rsidR="00BA6F09" w:rsidRDefault="00655A22" w:rsidP="00BA6F09">
      <w:r>
        <w:t xml:space="preserve">Weather Spark: </w:t>
      </w:r>
      <w:hyperlink r:id="rId12" w:history="1">
        <w:r w:rsidRPr="00FD2C57">
          <w:rPr>
            <w:rStyle w:val="Hyperlink"/>
          </w:rPr>
          <w:t>http://weatherspark.com/</w:t>
        </w:r>
      </w:hyperlink>
      <w:r w:rsidR="00257DDB">
        <w:t xml:space="preserve">  </w:t>
      </w:r>
    </w:p>
    <w:sectPr w:rsidR="00BA6F09" w:rsidSect="00BC5330">
      <w:pgSz w:w="12240" w:h="15840"/>
      <w:pgMar w:top="144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markup="0"/>
  <w:doNotTrackMoves/>
  <w:defaultTabStop w:val="720"/>
  <w:characterSpacingControl w:val="doNotCompress"/>
  <w:savePreviewPicture/>
  <w:compat>
    <w:useFELayout/>
  </w:compat>
  <w:rsids>
    <w:rsidRoot w:val="00BA6F09"/>
    <w:rsid w:val="00041846"/>
    <w:rsid w:val="00084F3C"/>
    <w:rsid w:val="00151081"/>
    <w:rsid w:val="00171DF0"/>
    <w:rsid w:val="00257DDB"/>
    <w:rsid w:val="002D6638"/>
    <w:rsid w:val="0040484C"/>
    <w:rsid w:val="004257E6"/>
    <w:rsid w:val="004500DD"/>
    <w:rsid w:val="00453E65"/>
    <w:rsid w:val="004817CC"/>
    <w:rsid w:val="004A3E99"/>
    <w:rsid w:val="004B6A65"/>
    <w:rsid w:val="004D11AD"/>
    <w:rsid w:val="004D6AB1"/>
    <w:rsid w:val="005005C2"/>
    <w:rsid w:val="0065027F"/>
    <w:rsid w:val="00655A22"/>
    <w:rsid w:val="006E09F2"/>
    <w:rsid w:val="00740700"/>
    <w:rsid w:val="007914D8"/>
    <w:rsid w:val="007C49C1"/>
    <w:rsid w:val="0085775D"/>
    <w:rsid w:val="008C59A9"/>
    <w:rsid w:val="008F78DA"/>
    <w:rsid w:val="0096335F"/>
    <w:rsid w:val="009F3A60"/>
    <w:rsid w:val="00A074A7"/>
    <w:rsid w:val="00A21265"/>
    <w:rsid w:val="00A644F6"/>
    <w:rsid w:val="00A67483"/>
    <w:rsid w:val="00AA1F86"/>
    <w:rsid w:val="00AE18F0"/>
    <w:rsid w:val="00BA6F09"/>
    <w:rsid w:val="00BC5330"/>
    <w:rsid w:val="00BF02A0"/>
    <w:rsid w:val="00C50E6A"/>
    <w:rsid w:val="00C66621"/>
    <w:rsid w:val="00C86CF4"/>
    <w:rsid w:val="00C96A8D"/>
    <w:rsid w:val="00C9759A"/>
    <w:rsid w:val="00D143E4"/>
    <w:rsid w:val="00DE5B48"/>
    <w:rsid w:val="00E24FE5"/>
    <w:rsid w:val="00E6271F"/>
    <w:rsid w:val="00EE0B06"/>
    <w:rsid w:val="00EF698D"/>
    <w:rsid w:val="00F119CF"/>
    <w:rsid w:val="00FE0549"/>
    <w:rsid w:val="00FF32CE"/>
  </w:rsids>
  <m:mathPr>
    <m:mathFont m:val="@ＭＳ 明朝"/>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6F09"/>
    <w:rPr>
      <w:rFonts w:ascii="Cambria" w:eastAsia="Cambria" w:hAnsi="Cambria" w:cs="Cambria"/>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Caption">
    <w:name w:val="caption"/>
    <w:basedOn w:val="Normal"/>
    <w:next w:val="Normal"/>
    <w:uiPriority w:val="35"/>
    <w:unhideWhenUsed/>
    <w:qFormat/>
    <w:rsid w:val="00C50E6A"/>
    <w:pPr>
      <w:spacing w:after="200"/>
    </w:pPr>
    <w:rPr>
      <w:b/>
      <w:bCs/>
      <w:color w:val="4F81BD" w:themeColor="accent1"/>
      <w:sz w:val="18"/>
      <w:szCs w:val="18"/>
    </w:rPr>
  </w:style>
  <w:style w:type="table" w:styleId="TableGrid">
    <w:name w:val="Table Grid"/>
    <w:basedOn w:val="TableNormal"/>
    <w:uiPriority w:val="59"/>
    <w:rsid w:val="004A3E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FF32CE"/>
    <w:rPr>
      <w:color w:val="0000FF" w:themeColor="hyperlink"/>
      <w:u w:val="single"/>
    </w:rPr>
  </w:style>
  <w:style w:type="character" w:styleId="FollowedHyperlink">
    <w:name w:val="FollowedHyperlink"/>
    <w:basedOn w:val="DefaultParagraphFont"/>
    <w:uiPriority w:val="99"/>
    <w:semiHidden/>
    <w:unhideWhenUsed/>
    <w:rsid w:val="00FF32CE"/>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6F09"/>
    <w:rPr>
      <w:rFonts w:ascii="Cambria" w:eastAsia="Cambria" w:hAnsi="Cambria"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C50E6A"/>
    <w:pPr>
      <w:spacing w:after="200"/>
    </w:pPr>
    <w:rPr>
      <w:b/>
      <w:bCs/>
      <w:color w:val="4F81BD" w:themeColor="accent1"/>
      <w:sz w:val="18"/>
      <w:szCs w:val="18"/>
    </w:rPr>
  </w:style>
  <w:style w:type="table" w:styleId="TableGrid">
    <w:name w:val="Table Grid"/>
    <w:basedOn w:val="TableNormal"/>
    <w:uiPriority w:val="59"/>
    <w:rsid w:val="004A3E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k12.atmos.washington.edu/k12/grayskies/nw_weather.html" TargetMode="External"/><Relationship Id="rId12" Type="http://schemas.openxmlformats.org/officeDocument/2006/relationships/hyperlink" Target="http://weatherspark.com/" TargetMode="External"/><Relationship Id="rId13" Type="http://schemas.openxmlformats.org/officeDocument/2006/relationships/fontTable" Target="fontTable.xml"/><Relationship Id="rId14" Type="http://schemas.openxmlformats.org/officeDocument/2006/relationships/theme" Target="theme/theme1.xml"/><Relationship Id="rId15"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image" Target="media/image2.png"/><Relationship Id="rId6" Type="http://schemas.openxmlformats.org/officeDocument/2006/relationships/image" Target="media/image3.jpeg"/><Relationship Id="rId8" Type="http://schemas.microsoft.com/office/2007/relationships/hdphoto" Target="media/hdphoto1.wdp"/><Relationship Id="rId9" Type="http://schemas.openxmlformats.org/officeDocument/2006/relationships/image" Target="media/image4.png"/><Relationship Id="rId10"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211</TotalTime>
  <Pages>4</Pages>
  <Words>1037</Words>
  <Characters>5911</Characters>
  <Application>Microsoft Macintosh Word</Application>
  <DocSecurity>0</DocSecurity>
  <Lines>49</Lines>
  <Paragraphs>11</Paragraphs>
  <ScaleCrop>false</ScaleCrop>
  <Company/>
  <LinksUpToDate>false</LinksUpToDate>
  <CharactersWithSpaces>7259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Roddy</dc:creator>
  <cp:keywords/>
  <dc:description/>
  <cp:lastModifiedBy>Mark Roddy</cp:lastModifiedBy>
  <cp:revision>23</cp:revision>
  <cp:lastPrinted>2012-03-21T21:45:00Z</cp:lastPrinted>
  <dcterms:created xsi:type="dcterms:W3CDTF">2012-03-21T18:15:00Z</dcterms:created>
  <dcterms:modified xsi:type="dcterms:W3CDTF">2012-03-23T18:48:00Z</dcterms:modified>
</cp:coreProperties>
</file>